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504.0" w:type="dxa"/>
        <w:jc w:val="left"/>
        <w:tblInd w:w="-108.0" w:type="dxa"/>
        <w:tblBorders>
          <w:top w:color="000000" w:space="0" w:sz="0" w:val="nil"/>
          <w:left w:color="000000" w:space="0" w:sz="0" w:val="nil"/>
          <w:right w:color="000000" w:space="0" w:sz="0" w:val="nil"/>
        </w:tblBorders>
        <w:tblLayout w:type="fixed"/>
        <w:tblLook w:val="0000"/>
      </w:tblPr>
      <w:tblGrid>
        <w:gridCol w:w="8755"/>
        <w:gridCol w:w="1749"/>
        <w:tblGridChange w:id="0">
          <w:tblGrid>
            <w:gridCol w:w="8755"/>
            <w:gridCol w:w="1749"/>
          </w:tblGrid>
        </w:tblGridChange>
      </w:tblGrid>
      <w:tr>
        <w:trPr>
          <w:trHeight w:val="280" w:hRule="atLeast"/>
        </w:trPr>
        <w:tc>
          <w:tcPr>
            <w:tcMar>
              <w:top w:w="0.0" w:type="dxa"/>
              <w:left w:w="0.0" w:type="dxa"/>
              <w:bottom w:w="0.0" w:type="dxa"/>
              <w:right w:w="0.0" w:type="dxa"/>
            </w:tcMar>
            <w:vAlign w:val="center"/>
          </w:tcPr>
          <w:p w:rsidR="00000000" w:rsidDel="00000000" w:rsidP="00000000" w:rsidRDefault="00000000" w:rsidRPr="00000000" w14:paraId="00000001">
            <w:pPr>
              <w:widowControl w:val="0"/>
              <w:ind w:right="1166"/>
              <w:contextualSpacing w:val="0"/>
              <w:rPr>
                <w:b w:val="1"/>
                <w:color w:val="262626"/>
                <w:sz w:val="22"/>
                <w:szCs w:val="22"/>
              </w:rPr>
            </w:pPr>
            <w:r w:rsidDel="00000000" w:rsidR="00000000" w:rsidRPr="00000000">
              <w:rPr>
                <w:b w:val="1"/>
                <w:color w:val="262626"/>
                <w:sz w:val="22"/>
                <w:szCs w:val="22"/>
                <w:rtl w:val="0"/>
              </w:rPr>
              <w:t xml:space="preserve">Seabirds are an angler’s best friend</w:t>
            </w:r>
          </w:p>
        </w:tc>
        <w:tc>
          <w:tcPr>
            <w:tcMar>
              <w:top w:w="0.0" w:type="dxa"/>
              <w:left w:w="0.0" w:type="dxa"/>
              <w:bottom w:w="0.0" w:type="dxa"/>
              <w:right w:w="0.0" w:type="dxa"/>
            </w:tcMar>
            <w:vAlign w:val="center"/>
          </w:tcPr>
          <w:p w:rsidR="00000000" w:rsidDel="00000000" w:rsidP="00000000" w:rsidRDefault="00000000" w:rsidRPr="00000000" w14:paraId="00000002">
            <w:pPr>
              <w:widowControl w:val="0"/>
              <w:contextualSpacing w:val="0"/>
              <w:rPr>
                <w:color w:val="262626"/>
                <w:sz w:val="22"/>
                <w:szCs w:val="22"/>
              </w:rPr>
            </w:pPr>
            <w:r w:rsidDel="00000000" w:rsidR="00000000" w:rsidRPr="00000000">
              <w:rPr>
                <w:rtl w:val="0"/>
              </w:rPr>
            </w:r>
          </w:p>
        </w:tc>
      </w:tr>
    </w:tbl>
    <w:p w:rsidR="00000000" w:rsidDel="00000000" w:rsidP="00000000" w:rsidRDefault="00000000" w:rsidRPr="00000000" w14:paraId="00000003">
      <w:pPr>
        <w:widowControl w:val="0"/>
        <w:contextualSpacing w:val="0"/>
        <w:rPr>
          <w:color w:val="262626"/>
          <w:sz w:val="22"/>
          <w:szCs w:val="22"/>
        </w:rPr>
      </w:pPr>
      <w:r w:rsidDel="00000000" w:rsidR="00000000" w:rsidRPr="00000000">
        <w:rPr>
          <w:rtl w:val="0"/>
        </w:rPr>
      </w:r>
    </w:p>
    <w:p w:rsidR="00000000" w:rsidDel="00000000" w:rsidP="00000000" w:rsidRDefault="00000000" w:rsidRPr="00000000" w14:paraId="00000004">
      <w:pPr>
        <w:widowControl w:val="0"/>
        <w:contextualSpacing w:val="0"/>
        <w:rPr>
          <w:color w:val="262626"/>
          <w:sz w:val="22"/>
          <w:szCs w:val="22"/>
        </w:rPr>
      </w:pPr>
      <w:r w:rsidDel="00000000" w:rsidR="00000000" w:rsidRPr="00000000">
        <w:rPr>
          <w:color w:val="262626"/>
          <w:sz w:val="22"/>
          <w:szCs w:val="22"/>
          <w:rtl w:val="0"/>
        </w:rPr>
        <w:t xml:space="preserve">It’s often said that a man’s best friend is a dog, but when it comes to fishing nothing beats seabirds. Circling or diving seabirds are good indicators that life is not far below the water’s surface. Fishers get excited when the birds are “working” and will often head towards the action to join in the marauding. </w:t>
      </w:r>
    </w:p>
    <w:p w:rsidR="00000000" w:rsidDel="00000000" w:rsidP="00000000" w:rsidRDefault="00000000" w:rsidRPr="00000000" w14:paraId="00000005">
      <w:pPr>
        <w:widowControl w:val="0"/>
        <w:contextualSpacing w:val="0"/>
        <w:rPr>
          <w:color w:val="262626"/>
          <w:sz w:val="22"/>
          <w:szCs w:val="22"/>
        </w:rPr>
      </w:pPr>
      <w:r w:rsidDel="00000000" w:rsidR="00000000" w:rsidRPr="00000000">
        <w:rPr>
          <w:rtl w:val="0"/>
        </w:rPr>
      </w:r>
    </w:p>
    <w:p w:rsidR="00000000" w:rsidDel="00000000" w:rsidP="00000000" w:rsidRDefault="00000000" w:rsidRPr="00000000" w14:paraId="00000006">
      <w:pPr>
        <w:widowControl w:val="0"/>
        <w:contextualSpacing w:val="0"/>
        <w:rPr>
          <w:color w:val="262626"/>
          <w:sz w:val="22"/>
          <w:szCs w:val="22"/>
        </w:rPr>
      </w:pPr>
      <w:r w:rsidDel="00000000" w:rsidR="00000000" w:rsidRPr="00000000">
        <w:rPr>
          <w:color w:val="262626"/>
          <w:sz w:val="22"/>
          <w:szCs w:val="22"/>
          <w:rtl w:val="0"/>
        </w:rPr>
        <w:t xml:space="preserve">Seabirds use their excellent sense of smell and sharp eyesight to spot “meatballs”, tight swarms of baitfish being driven to the surface by bigger predators such as kahawai and kingfish. In the warmer months these meatballs can be accompanied by larger hunters such as marlin, tuna and other pelagics. </w:t>
      </w:r>
    </w:p>
    <w:p w:rsidR="00000000" w:rsidDel="00000000" w:rsidP="00000000" w:rsidRDefault="00000000" w:rsidRPr="00000000" w14:paraId="00000007">
      <w:pPr>
        <w:widowControl w:val="0"/>
        <w:contextualSpacing w:val="0"/>
        <w:rPr>
          <w:color w:val="262626"/>
          <w:sz w:val="22"/>
          <w:szCs w:val="22"/>
        </w:rPr>
      </w:pPr>
      <w:r w:rsidDel="00000000" w:rsidR="00000000" w:rsidRPr="00000000">
        <w:rPr>
          <w:rtl w:val="0"/>
        </w:rPr>
      </w:r>
    </w:p>
    <w:p w:rsidR="00000000" w:rsidDel="00000000" w:rsidP="00000000" w:rsidRDefault="00000000" w:rsidRPr="00000000" w14:paraId="00000008">
      <w:pPr>
        <w:widowControl w:val="0"/>
        <w:contextualSpacing w:val="0"/>
        <w:rPr>
          <w:color w:val="262626"/>
          <w:sz w:val="22"/>
          <w:szCs w:val="22"/>
        </w:rPr>
      </w:pPr>
      <w:r w:rsidDel="00000000" w:rsidR="00000000" w:rsidRPr="00000000">
        <w:rPr>
          <w:color w:val="262626"/>
          <w:sz w:val="22"/>
          <w:szCs w:val="22"/>
          <w:rtl w:val="0"/>
        </w:rPr>
        <w:t xml:space="preserve">New Zealand has more types of breeding seabirds than anywhere else in the world, and some of them are rarer than our kiwi. On the east coast of the North Island it is common practice for fishers to spend a whole day chasing “working birds” and schooling fish. It is this interaction between humans and seabirds that causes their demise. </w:t>
      </w:r>
    </w:p>
    <w:p w:rsidR="00000000" w:rsidDel="00000000" w:rsidP="00000000" w:rsidRDefault="00000000" w:rsidRPr="00000000" w14:paraId="00000009">
      <w:pPr>
        <w:widowControl w:val="0"/>
        <w:contextualSpacing w:val="0"/>
        <w:rPr>
          <w:color w:val="262626"/>
          <w:sz w:val="22"/>
          <w:szCs w:val="22"/>
        </w:rPr>
      </w:pPr>
      <w:r w:rsidDel="00000000" w:rsidR="00000000" w:rsidRPr="00000000">
        <w:rPr>
          <w:rtl w:val="0"/>
        </w:rPr>
      </w:r>
    </w:p>
    <w:p w:rsidR="00000000" w:rsidDel="00000000" w:rsidP="00000000" w:rsidRDefault="00000000" w:rsidRPr="00000000" w14:paraId="0000000A">
      <w:pPr>
        <w:widowControl w:val="0"/>
        <w:contextualSpacing w:val="0"/>
        <w:rPr>
          <w:color w:val="262626"/>
          <w:sz w:val="22"/>
          <w:szCs w:val="22"/>
        </w:rPr>
      </w:pPr>
      <w:r w:rsidDel="00000000" w:rsidR="00000000" w:rsidRPr="00000000">
        <w:rPr>
          <w:color w:val="262626"/>
          <w:sz w:val="22"/>
          <w:szCs w:val="22"/>
          <w:rtl w:val="0"/>
        </w:rPr>
        <w:t xml:space="preserve">Seabirds can get tangled in fishing line and nets or caught on hooks, and if </w:t>
      </w:r>
      <w:r w:rsidDel="00000000" w:rsidR="00000000" w:rsidRPr="00000000">
        <w:rPr>
          <w:color w:val="262626"/>
          <w:sz w:val="22"/>
          <w:szCs w:val="22"/>
          <w:u w:val="none"/>
          <w:rtl w:val="0"/>
        </w:rPr>
        <w:t xml:space="preserve">a breeding adult is injured or killed its chick will die of starvation. </w:t>
      </w:r>
      <w:r w:rsidDel="00000000" w:rsidR="00000000" w:rsidRPr="00000000">
        <w:rPr>
          <w:rtl w:val="0"/>
        </w:rPr>
      </w:r>
    </w:p>
    <w:p w:rsidR="00000000" w:rsidDel="00000000" w:rsidP="00000000" w:rsidRDefault="00000000" w:rsidRPr="00000000" w14:paraId="0000000B">
      <w:pPr>
        <w:widowControl w:val="0"/>
        <w:contextualSpacing w:val="0"/>
        <w:rPr>
          <w:color w:val="262626"/>
          <w:sz w:val="22"/>
          <w:szCs w:val="22"/>
          <w:u w:val="none"/>
        </w:rPr>
      </w:pPr>
      <w:r w:rsidDel="00000000" w:rsidR="00000000" w:rsidRPr="00000000">
        <w:rPr>
          <w:rtl w:val="0"/>
        </w:rPr>
      </w:r>
    </w:p>
    <w:p w:rsidR="00000000" w:rsidDel="00000000" w:rsidP="00000000" w:rsidRDefault="00000000" w:rsidRPr="00000000" w14:paraId="0000000C">
      <w:pPr>
        <w:widowControl w:val="0"/>
        <w:contextualSpacing w:val="0"/>
        <w:rPr>
          <w:color w:val="262626"/>
          <w:sz w:val="22"/>
          <w:szCs w:val="22"/>
          <w:u w:val="none"/>
        </w:rPr>
      </w:pPr>
      <w:r w:rsidDel="00000000" w:rsidR="00000000" w:rsidRPr="00000000">
        <w:rPr>
          <w:color w:val="262626"/>
          <w:sz w:val="22"/>
          <w:szCs w:val="22"/>
          <w:u w:val="none"/>
          <w:rtl w:val="0"/>
        </w:rPr>
        <w:t xml:space="preserve">And just like an undersized fish, the way you treat a hooked seabird can make all the difference to its survival. Fortunately, the gear you use to release a seabird is very similar to the gear we use when fishing so it is up to fishers to learn some simple techniques.</w:t>
      </w:r>
    </w:p>
    <w:p w:rsidR="00000000" w:rsidDel="00000000" w:rsidP="00000000" w:rsidRDefault="00000000" w:rsidRPr="00000000" w14:paraId="0000000D">
      <w:pPr>
        <w:widowControl w:val="0"/>
        <w:contextualSpacing w:val="0"/>
        <w:rPr>
          <w:color w:val="262626"/>
          <w:sz w:val="22"/>
          <w:szCs w:val="22"/>
          <w:u w:val="none"/>
        </w:rPr>
      </w:pPr>
      <w:r w:rsidDel="00000000" w:rsidR="00000000" w:rsidRPr="00000000">
        <w:rPr>
          <w:rtl w:val="0"/>
        </w:rPr>
      </w:r>
    </w:p>
    <w:p w:rsidR="00000000" w:rsidDel="00000000" w:rsidP="00000000" w:rsidRDefault="00000000" w:rsidRPr="00000000" w14:paraId="0000000E">
      <w:pPr>
        <w:widowControl w:val="0"/>
        <w:contextualSpacing w:val="0"/>
        <w:rPr>
          <w:color w:val="262626"/>
          <w:sz w:val="22"/>
          <w:szCs w:val="22"/>
        </w:rPr>
      </w:pPr>
      <w:r w:rsidDel="00000000" w:rsidR="00000000" w:rsidRPr="00000000">
        <w:rPr>
          <w:color w:val="262626"/>
          <w:sz w:val="22"/>
          <w:szCs w:val="22"/>
          <w:u w:val="none"/>
          <w:rtl w:val="0"/>
        </w:rPr>
        <w:t xml:space="preserve">Making small</w:t>
      </w:r>
      <w:r w:rsidDel="00000000" w:rsidR="00000000" w:rsidRPr="00000000">
        <w:rPr>
          <w:color w:val="262626"/>
          <w:sz w:val="22"/>
          <w:szCs w:val="22"/>
          <w:rtl w:val="0"/>
        </w:rPr>
        <w:t xml:space="preserve"> changes to the way we all fish can make a big difference to seabird survival rates, and you might catch more fish too. </w:t>
      </w:r>
    </w:p>
    <w:p w:rsidR="00000000" w:rsidDel="00000000" w:rsidP="00000000" w:rsidRDefault="00000000" w:rsidRPr="00000000" w14:paraId="0000000F">
      <w:pPr>
        <w:widowControl w:val="0"/>
        <w:contextualSpacing w:val="0"/>
        <w:rPr>
          <w:color w:val="262626"/>
          <w:sz w:val="22"/>
          <w:szCs w:val="22"/>
        </w:rPr>
      </w:pPr>
      <w:r w:rsidDel="00000000" w:rsidR="00000000" w:rsidRPr="00000000">
        <w:rPr>
          <w:rtl w:val="0"/>
        </w:rPr>
      </w:r>
    </w:p>
    <w:p w:rsidR="00000000" w:rsidDel="00000000" w:rsidP="00000000" w:rsidRDefault="00000000" w:rsidRPr="00000000" w14:paraId="00000010">
      <w:pPr>
        <w:widowControl w:val="0"/>
        <w:contextualSpacing w:val="0"/>
        <w:rPr>
          <w:color w:val="262626"/>
          <w:sz w:val="22"/>
          <w:szCs w:val="22"/>
        </w:rPr>
      </w:pPr>
      <w:r w:rsidDel="00000000" w:rsidR="00000000" w:rsidRPr="00000000">
        <w:rPr>
          <w:color w:val="262626"/>
          <w:sz w:val="22"/>
          <w:szCs w:val="22"/>
          <w:rtl w:val="0"/>
        </w:rPr>
        <w:t xml:space="preserve">Seabird survival tips:</w:t>
      </w:r>
    </w:p>
    <w:p w:rsidR="00000000" w:rsidDel="00000000" w:rsidP="00000000" w:rsidRDefault="00000000" w:rsidRPr="00000000" w14:paraId="00000011">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b w:val="0"/>
          <w:i w:val="0"/>
          <w:smallCaps w:val="0"/>
          <w:strike w:val="0"/>
          <w:color w:val="262626"/>
          <w:sz w:val="22"/>
          <w:szCs w:val="22"/>
          <w:u w:val="none"/>
          <w:shd w:fill="auto" w:val="clear"/>
          <w:vertAlign w:val="baseline"/>
        </w:rPr>
      </w:pPr>
      <w:r w:rsidDel="00000000" w:rsidR="00000000" w:rsidRPr="00000000">
        <w:rPr>
          <w:rFonts w:ascii="Calibri" w:cs="Calibri" w:eastAsia="Calibri" w:hAnsi="Calibri"/>
          <w:b w:val="0"/>
          <w:i w:val="0"/>
          <w:smallCaps w:val="0"/>
          <w:strike w:val="0"/>
          <w:color w:val="262626"/>
          <w:sz w:val="22"/>
          <w:szCs w:val="22"/>
          <w:u w:val="none"/>
          <w:shd w:fill="auto" w:val="clear"/>
          <w:vertAlign w:val="baseline"/>
          <w:rtl w:val="0"/>
        </w:rPr>
        <w:t xml:space="preserve">Fish tidy. Clean the decks and put any scraps or bait in a bucket or bins. </w:t>
      </w:r>
    </w:p>
    <w:p w:rsidR="00000000" w:rsidDel="00000000" w:rsidP="00000000" w:rsidRDefault="00000000" w:rsidRPr="00000000" w14:paraId="00000012">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b w:val="0"/>
          <w:i w:val="0"/>
          <w:smallCaps w:val="0"/>
          <w:strike w:val="0"/>
          <w:color w:val="262626"/>
          <w:sz w:val="22"/>
          <w:szCs w:val="22"/>
          <w:u w:val="none"/>
          <w:shd w:fill="auto" w:val="clear"/>
          <w:vertAlign w:val="baseline"/>
        </w:rPr>
      </w:pPr>
      <w:bookmarkStart w:colFirst="0" w:colLast="0" w:name="_gjdgxs" w:id="0"/>
      <w:bookmarkEnd w:id="0"/>
      <w:r w:rsidDel="00000000" w:rsidR="00000000" w:rsidRPr="00000000">
        <w:rPr>
          <w:rFonts w:ascii="Calibri" w:cs="Calibri" w:eastAsia="Calibri" w:hAnsi="Calibri"/>
          <w:b w:val="0"/>
          <w:i w:val="0"/>
          <w:smallCaps w:val="0"/>
          <w:strike w:val="0"/>
          <w:color w:val="262626"/>
          <w:sz w:val="22"/>
          <w:szCs w:val="22"/>
          <w:u w:val="none"/>
          <w:shd w:fill="auto" w:val="clear"/>
          <w:vertAlign w:val="baseline"/>
          <w:rtl w:val="0"/>
        </w:rPr>
        <w:t xml:space="preserve">Fish fast. Use a heavy sinker on your rig to quickly get the bait past diving sea birds. </w:t>
      </w:r>
    </w:p>
    <w:p w:rsidR="00000000" w:rsidDel="00000000" w:rsidP="00000000" w:rsidRDefault="00000000" w:rsidRPr="00000000" w14:paraId="00000013">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b w:val="0"/>
          <w:i w:val="0"/>
          <w:smallCaps w:val="0"/>
          <w:strike w:val="0"/>
          <w:color w:val="262626"/>
          <w:sz w:val="22"/>
          <w:szCs w:val="22"/>
          <w:u w:val="none"/>
          <w:shd w:fill="auto" w:val="clear"/>
          <w:vertAlign w:val="baseline"/>
        </w:rPr>
      </w:pPr>
      <w:r w:rsidDel="00000000" w:rsidR="00000000" w:rsidRPr="00000000">
        <w:rPr>
          <w:rFonts w:ascii="Calibri" w:cs="Calibri" w:eastAsia="Calibri" w:hAnsi="Calibri"/>
          <w:b w:val="0"/>
          <w:i w:val="0"/>
          <w:smallCaps w:val="0"/>
          <w:strike w:val="0"/>
          <w:color w:val="262626"/>
          <w:sz w:val="22"/>
          <w:szCs w:val="22"/>
          <w:u w:val="none"/>
          <w:shd w:fill="auto" w:val="clear"/>
          <w:vertAlign w:val="baseline"/>
          <w:rtl w:val="0"/>
        </w:rPr>
        <w:t xml:space="preserve">Bait choice is important. Change the size or type of bait, soft baits tend to be less attractive than fleshy baits.</w:t>
      </w:r>
    </w:p>
    <w:p w:rsidR="00000000" w:rsidDel="00000000" w:rsidP="00000000" w:rsidRDefault="00000000" w:rsidRPr="00000000" w14:paraId="00000014">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b w:val="0"/>
          <w:i w:val="0"/>
          <w:smallCaps w:val="0"/>
          <w:strike w:val="0"/>
          <w:color w:val="262626"/>
          <w:sz w:val="22"/>
          <w:szCs w:val="22"/>
          <w:u w:val="none"/>
          <w:shd w:fill="auto" w:val="clear"/>
          <w:vertAlign w:val="baseline"/>
        </w:rPr>
      </w:pPr>
      <w:r w:rsidDel="00000000" w:rsidR="00000000" w:rsidRPr="00000000">
        <w:rPr>
          <w:rFonts w:ascii="Calibri" w:cs="Calibri" w:eastAsia="Calibri" w:hAnsi="Calibri"/>
          <w:b w:val="0"/>
          <w:i w:val="0"/>
          <w:smallCaps w:val="0"/>
          <w:strike w:val="0"/>
          <w:color w:val="262626"/>
          <w:sz w:val="22"/>
          <w:szCs w:val="22"/>
          <w:u w:val="none"/>
          <w:shd w:fill="auto" w:val="clear"/>
          <w:vertAlign w:val="baseline"/>
          <w:rtl w:val="0"/>
        </w:rPr>
        <w:t xml:space="preserve">Burley well below the birds. Sink burley containers deep, below the birds and closer to the fish. </w:t>
      </w:r>
    </w:p>
    <w:p w:rsidR="00000000" w:rsidDel="00000000" w:rsidP="00000000" w:rsidRDefault="00000000" w:rsidRPr="00000000" w14:paraId="00000015">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b w:val="0"/>
          <w:i w:val="0"/>
          <w:smallCaps w:val="0"/>
          <w:strike w:val="0"/>
          <w:color w:val="262626"/>
          <w:sz w:val="22"/>
          <w:szCs w:val="22"/>
          <w:u w:val="none"/>
          <w:shd w:fill="auto" w:val="clear"/>
          <w:vertAlign w:val="baseline"/>
        </w:rPr>
      </w:pPr>
      <w:r w:rsidDel="00000000" w:rsidR="00000000" w:rsidRPr="00000000">
        <w:rPr>
          <w:rFonts w:ascii="Calibri" w:cs="Calibri" w:eastAsia="Calibri" w:hAnsi="Calibri"/>
          <w:b w:val="0"/>
          <w:i w:val="0"/>
          <w:smallCaps w:val="0"/>
          <w:strike w:val="0"/>
          <w:color w:val="262626"/>
          <w:sz w:val="22"/>
          <w:szCs w:val="22"/>
          <w:u w:val="none"/>
          <w:shd w:fill="auto" w:val="clear"/>
          <w:vertAlign w:val="baseline"/>
          <w:rtl w:val="0"/>
        </w:rPr>
        <w:t xml:space="preserve">Deter birds from your gear. Create a ‘safe zone’ around your fishing area using streamers or a quick, regular blast of the deck hose.</w:t>
      </w:r>
    </w:p>
    <w:p w:rsidR="00000000" w:rsidDel="00000000" w:rsidP="00000000" w:rsidRDefault="00000000" w:rsidRPr="00000000" w14:paraId="00000016">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b w:val="0"/>
          <w:i w:val="0"/>
          <w:smallCaps w:val="0"/>
          <w:strike w:val="0"/>
          <w:color w:val="262626"/>
          <w:sz w:val="22"/>
          <w:szCs w:val="22"/>
          <w:u w:val="none"/>
          <w:shd w:fill="auto" w:val="clear"/>
          <w:vertAlign w:val="baseline"/>
        </w:rPr>
      </w:pPr>
      <w:r w:rsidDel="00000000" w:rsidR="00000000" w:rsidRPr="00000000">
        <w:rPr>
          <w:rFonts w:ascii="Calibri" w:cs="Calibri" w:eastAsia="Calibri" w:hAnsi="Calibri"/>
          <w:b w:val="0"/>
          <w:i w:val="0"/>
          <w:smallCaps w:val="0"/>
          <w:strike w:val="0"/>
          <w:color w:val="262626"/>
          <w:sz w:val="22"/>
          <w:szCs w:val="22"/>
          <w:u w:val="none"/>
          <w:shd w:fill="auto" w:val="clear"/>
          <w:vertAlign w:val="baseline"/>
          <w:rtl w:val="0"/>
        </w:rPr>
        <w:t xml:space="preserve">Move on. If the birds are not deterred from your gear take a break or move to another spot. </w:t>
      </w:r>
    </w:p>
    <w:p w:rsidR="00000000" w:rsidDel="00000000" w:rsidP="00000000" w:rsidRDefault="00000000" w:rsidRPr="00000000" w14:paraId="00000017">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b w:val="0"/>
          <w:i w:val="0"/>
          <w:smallCaps w:val="0"/>
          <w:strike w:val="0"/>
          <w:color w:val="262626"/>
          <w:sz w:val="22"/>
          <w:szCs w:val="22"/>
          <w:u w:val="none"/>
          <w:shd w:fill="auto" w:val="clear"/>
          <w:vertAlign w:val="baseline"/>
        </w:rPr>
      </w:pPr>
      <w:r w:rsidDel="00000000" w:rsidR="00000000" w:rsidRPr="00000000">
        <w:rPr>
          <w:rFonts w:ascii="Calibri" w:cs="Calibri" w:eastAsia="Calibri" w:hAnsi="Calibri"/>
          <w:b w:val="0"/>
          <w:i w:val="0"/>
          <w:smallCaps w:val="0"/>
          <w:strike w:val="0"/>
          <w:color w:val="262626"/>
          <w:sz w:val="22"/>
          <w:szCs w:val="22"/>
          <w:u w:val="none"/>
          <w:shd w:fill="auto" w:val="clear"/>
          <w:vertAlign w:val="baseline"/>
          <w:rtl w:val="0"/>
        </w:rPr>
        <w:t xml:space="preserve">Fish at either end of the day. There are fewer birds around at night or early morning. </w:t>
      </w:r>
    </w:p>
    <w:p w:rsidR="00000000" w:rsidDel="00000000" w:rsidP="00000000" w:rsidRDefault="00000000" w:rsidRPr="00000000" w14:paraId="00000018">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b w:val="0"/>
          <w:i w:val="0"/>
          <w:smallCaps w:val="0"/>
          <w:strike w:val="0"/>
          <w:color w:val="262626"/>
          <w:sz w:val="22"/>
          <w:szCs w:val="22"/>
          <w:u w:val="none"/>
          <w:shd w:fill="auto" w:val="clear"/>
          <w:vertAlign w:val="baseline"/>
        </w:rPr>
      </w:pPr>
      <w:r w:rsidDel="00000000" w:rsidR="00000000" w:rsidRPr="00000000">
        <w:rPr>
          <w:rFonts w:ascii="Calibri" w:cs="Calibri" w:eastAsia="Calibri" w:hAnsi="Calibri"/>
          <w:b w:val="0"/>
          <w:i w:val="0"/>
          <w:smallCaps w:val="0"/>
          <w:strike w:val="0"/>
          <w:color w:val="262626"/>
          <w:sz w:val="22"/>
          <w:szCs w:val="22"/>
          <w:u w:val="none"/>
          <w:shd w:fill="auto" w:val="clear"/>
          <w:vertAlign w:val="baseline"/>
          <w:rtl w:val="0"/>
        </w:rPr>
        <w:t xml:space="preserve">Be mindful of where you fish. Move away from seabird colonies and their feeding paths.</w:t>
      </w:r>
    </w:p>
    <w:p w:rsidR="00000000" w:rsidDel="00000000" w:rsidP="00000000" w:rsidRDefault="00000000" w:rsidRPr="00000000" w14:paraId="00000019">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Calibri" w:cs="Calibri" w:eastAsia="Calibri" w:hAnsi="Calibri"/>
          <w:b w:val="0"/>
          <w:i w:val="0"/>
          <w:smallCaps w:val="0"/>
          <w:strike w:val="0"/>
          <w:color w:val="262626"/>
          <w:sz w:val="22"/>
          <w:szCs w:val="22"/>
          <w:u w:val="none"/>
          <w:shd w:fill="auto" w:val="clear"/>
          <w:vertAlign w:val="baseline"/>
        </w:rPr>
      </w:pPr>
      <w:r w:rsidDel="00000000" w:rsidR="00000000" w:rsidRPr="00000000">
        <w:rPr>
          <w:rFonts w:ascii="Calibri" w:cs="Calibri" w:eastAsia="Calibri" w:hAnsi="Calibri"/>
          <w:b w:val="0"/>
          <w:i w:val="0"/>
          <w:smallCaps w:val="0"/>
          <w:strike w:val="0"/>
          <w:color w:val="262626"/>
          <w:sz w:val="22"/>
          <w:szCs w:val="22"/>
          <w:u w:val="none"/>
          <w:shd w:fill="auto" w:val="clear"/>
          <w:vertAlign w:val="baseline"/>
          <w:rtl w:val="0"/>
        </w:rPr>
        <w:t xml:space="preserve">Read the </w:t>
      </w:r>
      <w:hyperlink r:id="rId6">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Safe Release Seabird Guidelines</w:t>
        </w:r>
      </w:hyperlink>
      <w:r w:rsidDel="00000000" w:rsidR="00000000" w:rsidRPr="00000000">
        <w:rPr>
          <w:rFonts w:ascii="Calibri" w:cs="Calibri" w:eastAsia="Calibri" w:hAnsi="Calibri"/>
          <w:b w:val="0"/>
          <w:i w:val="0"/>
          <w:smallCaps w:val="0"/>
          <w:strike w:val="0"/>
          <w:color w:val="262626"/>
          <w:sz w:val="22"/>
          <w:szCs w:val="22"/>
          <w:u w:val="none"/>
          <w:shd w:fill="auto" w:val="clear"/>
          <w:vertAlign w:val="baseline"/>
          <w:rtl w:val="0"/>
        </w:rPr>
        <w:t xml:space="preserve"> issued by Southern Seabird Solutions Trust to learn – </w:t>
      </w:r>
    </w:p>
    <w:p w:rsidR="00000000" w:rsidDel="00000000" w:rsidP="00000000" w:rsidRDefault="00000000" w:rsidRPr="00000000" w14:paraId="0000001A">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rFonts w:ascii="Calibri" w:cs="Calibri" w:eastAsia="Calibri" w:hAnsi="Calibri"/>
          <w:b w:val="0"/>
          <w:i w:val="0"/>
          <w:smallCaps w:val="0"/>
          <w:strike w:val="0"/>
          <w:color w:val="262626"/>
          <w:sz w:val="22"/>
          <w:szCs w:val="22"/>
          <w:u w:val="none"/>
          <w:shd w:fill="auto" w:val="clear"/>
          <w:vertAlign w:val="baseline"/>
        </w:rPr>
      </w:pPr>
      <w:r w:rsidDel="00000000" w:rsidR="00000000" w:rsidRPr="00000000">
        <w:rPr>
          <w:rFonts w:ascii="Calibri" w:cs="Calibri" w:eastAsia="Calibri" w:hAnsi="Calibri"/>
          <w:b w:val="0"/>
          <w:i w:val="0"/>
          <w:smallCaps w:val="0"/>
          <w:strike w:val="0"/>
          <w:color w:val="262626"/>
          <w:sz w:val="22"/>
          <w:szCs w:val="22"/>
          <w:u w:val="none"/>
          <w:shd w:fill="auto" w:val="clear"/>
          <w:vertAlign w:val="baseline"/>
          <w:rtl w:val="0"/>
        </w:rPr>
        <w:t xml:space="preserve">How to de-hook a captured bird. </w:t>
      </w:r>
    </w:p>
    <w:p w:rsidR="00000000" w:rsidDel="00000000" w:rsidP="00000000" w:rsidRDefault="00000000" w:rsidRPr="00000000" w14:paraId="0000001B">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rFonts w:ascii="Calibri" w:cs="Calibri" w:eastAsia="Calibri" w:hAnsi="Calibri"/>
          <w:b w:val="0"/>
          <w:i w:val="0"/>
          <w:smallCaps w:val="0"/>
          <w:strike w:val="0"/>
          <w:color w:val="262626"/>
          <w:sz w:val="22"/>
          <w:szCs w:val="22"/>
          <w:u w:val="none"/>
          <w:shd w:fill="auto" w:val="clear"/>
          <w:vertAlign w:val="baseline"/>
        </w:rPr>
      </w:pPr>
      <w:r w:rsidDel="00000000" w:rsidR="00000000" w:rsidRPr="00000000">
        <w:rPr>
          <w:rFonts w:ascii="Calibri" w:cs="Calibri" w:eastAsia="Calibri" w:hAnsi="Calibri"/>
          <w:b w:val="0"/>
          <w:i w:val="0"/>
          <w:smallCaps w:val="0"/>
          <w:strike w:val="0"/>
          <w:color w:val="262626"/>
          <w:sz w:val="22"/>
          <w:szCs w:val="22"/>
          <w:u w:val="none"/>
          <w:shd w:fill="auto" w:val="clear"/>
          <w:vertAlign w:val="baseline"/>
          <w:rtl w:val="0"/>
        </w:rPr>
        <w:t xml:space="preserve">What to do if a bird has swallowed a hook. </w:t>
      </w:r>
    </w:p>
    <w:p w:rsidR="00000000" w:rsidDel="00000000" w:rsidP="00000000" w:rsidRDefault="00000000" w:rsidRPr="00000000" w14:paraId="0000001C">
      <w:pPr>
        <w:widowControl w:val="0"/>
        <w:contextualSpacing w:val="0"/>
        <w:rPr>
          <w:color w:val="262626"/>
          <w:sz w:val="22"/>
          <w:szCs w:val="22"/>
        </w:rPr>
      </w:pPr>
      <w:r w:rsidDel="00000000" w:rsidR="00000000" w:rsidRPr="00000000">
        <w:rPr>
          <w:rtl w:val="0"/>
        </w:rPr>
      </w:r>
    </w:p>
    <w:p w:rsidR="00000000" w:rsidDel="00000000" w:rsidP="00000000" w:rsidRDefault="00000000" w:rsidRPr="00000000" w14:paraId="0000001D">
      <w:pPr>
        <w:widowControl w:val="0"/>
        <w:contextualSpacing w:val="0"/>
        <w:rPr>
          <w:color w:val="262626"/>
          <w:sz w:val="22"/>
          <w:szCs w:val="22"/>
        </w:rPr>
      </w:pPr>
      <w:r w:rsidDel="00000000" w:rsidR="00000000" w:rsidRPr="00000000">
        <w:rPr>
          <w:color w:val="262626"/>
          <w:sz w:val="22"/>
          <w:szCs w:val="22"/>
          <w:rtl w:val="0"/>
        </w:rPr>
        <w:t xml:space="preserve">Seabirds are nature’s fish finders and a Kiwi anger’s best friend. Let’s do our best to look after our seabirds and marine environment. </w:t>
      </w:r>
    </w:p>
    <w:p w:rsidR="00000000" w:rsidDel="00000000" w:rsidP="00000000" w:rsidRDefault="00000000" w:rsidRPr="00000000" w14:paraId="0000001E">
      <w:pPr>
        <w:widowControl w:val="0"/>
        <w:contextualSpacing w:val="0"/>
        <w:rPr>
          <w:color w:val="262626"/>
          <w:sz w:val="22"/>
          <w:szCs w:val="22"/>
        </w:rPr>
      </w:pPr>
      <w:r w:rsidDel="00000000" w:rsidR="00000000" w:rsidRPr="00000000">
        <w:rPr>
          <w:rtl w:val="0"/>
        </w:rPr>
      </w:r>
    </w:p>
    <w:p w:rsidR="00000000" w:rsidDel="00000000" w:rsidP="00000000" w:rsidRDefault="00000000" w:rsidRPr="00000000" w14:paraId="0000001F">
      <w:pPr>
        <w:widowControl w:val="0"/>
        <w:contextualSpacing w:val="0"/>
        <w:rPr>
          <w:b w:val="1"/>
          <w:color w:val="262626"/>
          <w:sz w:val="22"/>
          <w:szCs w:val="22"/>
        </w:rPr>
      </w:pPr>
      <w:r w:rsidDel="00000000" w:rsidR="00000000" w:rsidRPr="00000000">
        <w:rPr>
          <w:b w:val="1"/>
          <w:color w:val="262626"/>
          <w:sz w:val="22"/>
          <w:szCs w:val="22"/>
          <w:rtl w:val="0"/>
        </w:rPr>
        <w:t xml:space="preserve">More information</w:t>
      </w:r>
    </w:p>
    <w:p w:rsidR="00000000" w:rsidDel="00000000" w:rsidP="00000000" w:rsidRDefault="00000000" w:rsidRPr="00000000" w14:paraId="00000020">
      <w:pPr>
        <w:widowControl w:val="0"/>
        <w:contextualSpacing w:val="0"/>
        <w:rPr>
          <w:b w:val="1"/>
          <w:color w:val="262626"/>
          <w:sz w:val="22"/>
          <w:szCs w:val="22"/>
        </w:rPr>
      </w:pPr>
      <w:r w:rsidDel="00000000" w:rsidR="00000000" w:rsidRPr="00000000">
        <w:rPr>
          <w:rtl w:val="0"/>
        </w:rPr>
      </w:r>
    </w:p>
    <w:p w:rsidR="00000000" w:rsidDel="00000000" w:rsidP="00000000" w:rsidRDefault="00000000" w:rsidRPr="00000000" w14:paraId="00000021">
      <w:pPr>
        <w:widowControl w:val="0"/>
        <w:contextualSpacing w:val="0"/>
        <w:rPr>
          <w:color w:val="262626"/>
          <w:sz w:val="22"/>
          <w:szCs w:val="22"/>
        </w:rPr>
      </w:pPr>
      <w:r w:rsidDel="00000000" w:rsidR="00000000" w:rsidRPr="00000000">
        <w:rPr>
          <w:color w:val="262626"/>
          <w:sz w:val="22"/>
          <w:szCs w:val="22"/>
          <w:rtl w:val="0"/>
        </w:rPr>
        <w:t xml:space="preserve">Website: </w:t>
      </w:r>
      <w:hyperlink r:id="rId7">
        <w:r w:rsidDel="00000000" w:rsidR="00000000" w:rsidRPr="00000000">
          <w:rPr>
            <w:color w:val="0563c1"/>
            <w:sz w:val="22"/>
            <w:szCs w:val="22"/>
            <w:u w:val="single"/>
            <w:rtl w:val="0"/>
          </w:rPr>
          <w:t xml:space="preserve">www.fishcare.co.nz</w:t>
        </w:r>
      </w:hyperlink>
      <w:r w:rsidDel="00000000" w:rsidR="00000000" w:rsidRPr="00000000">
        <w:rPr>
          <w:rtl w:val="0"/>
        </w:rPr>
      </w:r>
    </w:p>
    <w:p w:rsidR="00000000" w:rsidDel="00000000" w:rsidP="00000000" w:rsidRDefault="00000000" w:rsidRPr="00000000" w14:paraId="00000022">
      <w:pPr>
        <w:widowControl w:val="0"/>
        <w:contextualSpacing w:val="0"/>
        <w:rPr>
          <w:ins w:author="trish rea" w:id="0" w:date="2017-09-25T16:21:00Z"/>
          <w:color w:val="262626"/>
          <w:sz w:val="22"/>
          <w:szCs w:val="22"/>
        </w:rPr>
      </w:pPr>
      <w:r w:rsidDel="00000000" w:rsidR="00000000" w:rsidRPr="00000000">
        <w:rPr>
          <w:color w:val="262626"/>
          <w:sz w:val="22"/>
          <w:szCs w:val="22"/>
          <w:rtl w:val="0"/>
        </w:rPr>
        <w:t xml:space="preserve">LegaSea: </w:t>
      </w:r>
      <w:hyperlink r:id="rId8">
        <w:r w:rsidDel="00000000" w:rsidR="00000000" w:rsidRPr="00000000">
          <w:rPr>
            <w:color w:val="0563c1"/>
            <w:sz w:val="22"/>
            <w:szCs w:val="22"/>
            <w:u w:val="single"/>
            <w:rtl w:val="0"/>
          </w:rPr>
          <w:t xml:space="preserve">www.legasea.co.nz</w:t>
        </w:r>
      </w:hyperlink>
      <w:r w:rsidDel="00000000" w:rsidR="00000000" w:rsidRPr="00000000">
        <w:rPr>
          <w:color w:val="262626"/>
          <w:sz w:val="22"/>
          <w:szCs w:val="22"/>
          <w:rtl w:val="0"/>
        </w:rPr>
        <w:t xml:space="preserve"> </w:t>
      </w:r>
      <w:ins w:author="trish rea" w:id="0" w:date="2017-09-25T16:21:00Z">
        <w:r w:rsidDel="00000000" w:rsidR="00000000" w:rsidRPr="00000000">
          <w:rPr>
            <w:rtl w:val="0"/>
          </w:rPr>
        </w:r>
      </w:ins>
    </w:p>
    <w:p w:rsidR="00000000" w:rsidDel="00000000" w:rsidP="00000000" w:rsidRDefault="00000000" w:rsidRPr="00000000" w14:paraId="00000023">
      <w:pPr>
        <w:widowControl w:val="0"/>
        <w:contextualSpacing w:val="0"/>
        <w:rPr>
          <w:color w:val="262626"/>
          <w:sz w:val="22"/>
          <w:szCs w:val="22"/>
        </w:rPr>
      </w:pPr>
      <w:r w:rsidDel="00000000" w:rsidR="00000000" w:rsidRPr="00000000">
        <w:rPr>
          <w:color w:val="262626"/>
          <w:sz w:val="22"/>
          <w:szCs w:val="22"/>
          <w:rtl w:val="0"/>
        </w:rPr>
        <w:t xml:space="preserve">Southern Seabirds: </w:t>
      </w:r>
      <w:hyperlink r:id="rId9">
        <w:r w:rsidDel="00000000" w:rsidR="00000000" w:rsidRPr="00000000">
          <w:rPr>
            <w:color w:val="0563c1"/>
            <w:sz w:val="22"/>
            <w:szCs w:val="22"/>
            <w:u w:val="single"/>
            <w:rtl w:val="0"/>
          </w:rPr>
          <w:t xml:space="preserve">www.southernseabirds.org</w:t>
        </w:r>
      </w:hyperlink>
      <w:r w:rsidDel="00000000" w:rsidR="00000000" w:rsidRPr="00000000">
        <w:rPr>
          <w:color w:val="262626"/>
          <w:sz w:val="22"/>
          <w:szCs w:val="22"/>
          <w:rtl w:val="0"/>
        </w:rPr>
        <w:t xml:space="preserve"> </w:t>
      </w:r>
    </w:p>
    <w:p w:rsidR="00000000" w:rsidDel="00000000" w:rsidP="00000000" w:rsidRDefault="00000000" w:rsidRPr="00000000" w14:paraId="00000024">
      <w:pPr>
        <w:widowControl w:val="0"/>
        <w:contextualSpacing w:val="0"/>
        <w:rPr>
          <w:color w:val="262626"/>
          <w:sz w:val="22"/>
          <w:szCs w:val="22"/>
        </w:rPr>
      </w:pPr>
      <w:r w:rsidDel="00000000" w:rsidR="00000000" w:rsidRPr="00000000">
        <w:rPr>
          <w:color w:val="262626"/>
          <w:sz w:val="22"/>
          <w:szCs w:val="22"/>
          <w:rtl w:val="0"/>
        </w:rPr>
        <w:t xml:space="preserve">LegaSea: 0800 LEGASEA (534 273)</w:t>
      </w:r>
    </w:p>
    <w:p w:rsidR="00000000" w:rsidDel="00000000" w:rsidP="00000000" w:rsidRDefault="00000000" w:rsidRPr="00000000" w14:paraId="00000025">
      <w:pPr>
        <w:widowControl w:val="0"/>
        <w:contextualSpacing w:val="0"/>
        <w:rPr>
          <w:color w:val="262626"/>
          <w:sz w:val="22"/>
          <w:szCs w:val="22"/>
        </w:rPr>
      </w:pPr>
      <w:r w:rsidDel="00000000" w:rsidR="00000000" w:rsidRPr="00000000">
        <w:rPr>
          <w:color w:val="262626"/>
          <w:sz w:val="22"/>
          <w:szCs w:val="22"/>
          <w:rtl w:val="0"/>
        </w:rPr>
        <w:t xml:space="preserve">Wildlife emergencies: 0800 DOCHOT (362 468)</w:t>
      </w:r>
      <w:r w:rsidDel="00000000" w:rsidR="00000000" w:rsidRPr="00000000">
        <w:rPr>
          <w:rtl w:val="0"/>
        </w:rPr>
      </w:r>
    </w:p>
    <w:sectPr>
      <w:pgSz w:h="16840" w:w="11900"/>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southernseabirds.org" TargetMode="External"/><Relationship Id="rId5" Type="http://schemas.openxmlformats.org/officeDocument/2006/relationships/styles" Target="styles.xml"/><Relationship Id="rId6" Type="http://schemas.openxmlformats.org/officeDocument/2006/relationships/hyperlink" Target="http://legasea.co.nz/documents/safe-seabird-release.pdf" TargetMode="External"/><Relationship Id="rId7" Type="http://schemas.openxmlformats.org/officeDocument/2006/relationships/hyperlink" Target="http://www.fishcare.co.nz" TargetMode="External"/><Relationship Id="rId8" Type="http://schemas.openxmlformats.org/officeDocument/2006/relationships/hyperlink" Target="http://www.legasea.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